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EA5F2" w14:textId="77777777"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10F8DF" w14:textId="77777777" w:rsidR="006A037C" w:rsidRPr="00BF50ED" w:rsidRDefault="006A037C" w:rsidP="006A037C">
      <w:pPr>
        <w:rPr>
          <w:sz w:val="20"/>
          <w:szCs w:val="20"/>
        </w:rPr>
      </w:pPr>
    </w:p>
    <w:p w14:paraId="2828798D" w14:textId="77777777"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3CBD756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2E10D22A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565B5984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09860901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76141BFD" w14:textId="77777777"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C82B4B0" w14:textId="77777777"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D5AC6D6" w14:textId="77777777"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E8AE62B" w14:textId="77777777" w:rsidR="006A037C" w:rsidRPr="006479DF" w:rsidRDefault="006A037C" w:rsidP="006A037C">
      <w:pPr>
        <w:jc w:val="center"/>
        <w:rPr>
          <w:b/>
          <w:sz w:val="20"/>
          <w:szCs w:val="20"/>
        </w:rPr>
      </w:pPr>
    </w:p>
    <w:p w14:paraId="11ACE514" w14:textId="77777777"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77E9F">
            <w:rPr>
              <w:b/>
              <w:sz w:val="40"/>
              <w:szCs w:val="20"/>
            </w:rPr>
            <w:t>30</w:t>
          </w:r>
        </w:sdtContent>
      </w:sdt>
    </w:p>
    <w:p w14:paraId="30DCE17F" w14:textId="4D1A303A"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835661671"/>
          <w:placeholder>
            <w:docPart w:val="75BBDCC6A5DA45E29C2314FD716625F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565CF5">
              <w:rPr>
                <w:b/>
                <w:sz w:val="32"/>
                <w:szCs w:val="32"/>
              </w:rPr>
              <w:delText>5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B77E9F">
              <w:rPr>
                <w:b/>
                <w:sz w:val="32"/>
                <w:szCs w:val="32"/>
              </w:rPr>
              <w:t>6</w:t>
            </w:r>
          </w:ins>
          <w:customXmlInsRangeStart w:id="6" w:author="Autor"/>
        </w:sdtContent>
      </w:sdt>
      <w:customXmlInsRangeEnd w:id="6"/>
    </w:p>
    <w:p w14:paraId="24C38594" w14:textId="77777777" w:rsidR="007D30A7" w:rsidRDefault="007D30A7">
      <w:pPr>
        <w:jc w:val="center"/>
        <w:rPr>
          <w:b/>
          <w:sz w:val="20"/>
          <w:szCs w:val="20"/>
        </w:rPr>
      </w:pPr>
    </w:p>
    <w:p w14:paraId="7BE83A55" w14:textId="77777777"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7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7D30A7" w14:paraId="6A8B0FB8" w14:textId="77777777" w:rsidTr="00B77E9F">
        <w:tc>
          <w:tcPr>
            <w:tcW w:w="2268" w:type="dxa"/>
            <w:shd w:val="clear" w:color="auto" w:fill="B2A1C7" w:themeFill="accent4" w:themeFillTint="99"/>
            <w:tcPrChange w:id="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712B83B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14:paraId="443271E5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5E483C73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1443F4F3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E18DAB5" w14:textId="77777777"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 w14:paraId="04394ABB" w14:textId="77777777" w:rsidTr="00B77E9F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3E6E7FF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14:paraId="7C5F1FE3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68574A36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7C6F878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737014A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 w14:paraId="41BCDE78" w14:textId="77777777" w:rsidTr="00B77E9F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4F4890E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14:paraId="543A9C80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6792C01A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03E08AFA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58405104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3670E922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4AC9FA9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14:paraId="0D75D5DD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14:paraId="7C9A2CFD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 w14:paraId="716FF378" w14:textId="77777777" w:rsidTr="00B77E9F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5AF857A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14:paraId="39A051AB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5669D760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357857F1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64D278C3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796FC43A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4FC7DAC8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1211248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CC73604" w14:textId="77777777"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 w14:paraId="40F1293D" w14:textId="77777777" w:rsidTr="00B77E9F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EDC2F63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14:paraId="1012DF48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3F0C7970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5C9BA4F0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5A137090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36D23B4D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3A39BD88" w14:textId="77777777"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428EBF6" w14:textId="77777777" w:rsidR="007D30A7" w:rsidRDefault="00644521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B77E9F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 w14:paraId="599F3C32" w14:textId="77777777" w:rsidTr="00B77E9F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EC7E013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14:paraId="54EC2DB7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03A2A638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1CF5291" w14:textId="3A04F3C4" w:rsidR="007D30A7" w:rsidRDefault="00644521" w:rsidP="003008E0">
            <w:pPr>
              <w:jc w:val="both"/>
              <w:rPr>
                <w:szCs w:val="20"/>
              </w:rPr>
            </w:pPr>
            <w:customXmlDelRangeStart w:id="21" w:author="Autor"/>
            <w:sdt>
              <w:sdtPr>
                <w:rPr>
                  <w:szCs w:val="20"/>
                </w:rPr>
                <w:id w:val="767894775"/>
                <w:placeholder>
                  <w:docPart w:val="F44DD2FEA48F46989155A719B142C792"/>
                </w:placeholder>
                <w:date w:fullDate="2019-04-29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1"/>
                <w:del w:id="22" w:author="Autor">
                  <w:r w:rsidR="00D34CFD">
                    <w:rPr>
                      <w:szCs w:val="20"/>
                    </w:rPr>
                    <w:delText>29</w:delText>
                  </w:r>
                  <w:r w:rsidR="00C958C0">
                    <w:rPr>
                      <w:szCs w:val="20"/>
                    </w:rPr>
                    <w:delText>.04.2019</w:delText>
                  </w:r>
                </w:del>
                <w:customXmlDelRangeStart w:id="23" w:author="Autor"/>
              </w:sdtContent>
            </w:sdt>
            <w:customXmlDelRangeEnd w:id="23"/>
            <w:customXmlInsRangeStart w:id="24" w:author="Autor"/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4"/>
                <w:ins w:id="25" w:author="Autor">
                  <w:r w:rsidR="00B77E9F">
                    <w:rPr>
                      <w:szCs w:val="20"/>
                    </w:rPr>
                    <w:t>31.10.2019</w:t>
                  </w:r>
                </w:ins>
                <w:customXmlInsRangeStart w:id="26" w:author="Autor"/>
              </w:sdtContent>
            </w:sdt>
            <w:customXmlInsRangeEnd w:id="26"/>
          </w:p>
        </w:tc>
      </w:tr>
      <w:tr w:rsidR="007D30A7" w14:paraId="1A13B20F" w14:textId="77777777" w:rsidTr="00B77E9F">
        <w:tc>
          <w:tcPr>
            <w:tcW w:w="2268" w:type="dxa"/>
            <w:shd w:val="clear" w:color="auto" w:fill="B2A1C7" w:themeFill="accent4" w:themeFillTint="99"/>
            <w:tcPrChange w:id="2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CD53ADB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14:paraId="2B3FC498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4865B750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1364578" w14:textId="607FC986" w:rsidR="007D30A7" w:rsidRDefault="00644521" w:rsidP="003008E0">
            <w:pPr>
              <w:jc w:val="both"/>
              <w:rPr>
                <w:szCs w:val="20"/>
              </w:rPr>
            </w:pPr>
            <w:customXmlDelRangeStart w:id="29" w:author="Autor"/>
            <w:sdt>
              <w:sdtPr>
                <w:rPr>
                  <w:szCs w:val="20"/>
                </w:rPr>
                <w:id w:val="737520726"/>
                <w:placeholder>
                  <w:docPart w:val="6BAE393E722846E18914E29F2D8BE3B9"/>
                </w:placeholder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9"/>
                <w:del w:id="30" w:author="Autor">
                  <w:r w:rsidR="00C958C0">
                    <w:rPr>
                      <w:szCs w:val="20"/>
                    </w:rPr>
                    <w:delText>30.04.2019</w:delText>
                  </w:r>
                </w:del>
                <w:customXmlDelRangeStart w:id="31" w:author="Autor"/>
              </w:sdtContent>
            </w:sdt>
            <w:customXmlDelRangeEnd w:id="31"/>
            <w:customXmlInsRangeStart w:id="32" w:author="Autor"/>
            <w:sdt>
              <w:sdtPr>
                <w:rPr>
                  <w:szCs w:val="20"/>
                </w:rPr>
                <w:id w:val="-1813329615"/>
                <w:placeholder>
                  <w:docPart w:val="FE7851A35B4E4129A04D1F18D8B09FF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2"/>
                <w:ins w:id="33" w:author="Autor">
                  <w:r w:rsidR="00B77E9F">
                    <w:rPr>
                      <w:szCs w:val="20"/>
                    </w:rPr>
                    <w:t>31.10.2019</w:t>
                  </w:r>
                </w:ins>
                <w:customXmlInsRangeStart w:id="34" w:author="Autor"/>
              </w:sdtContent>
            </w:sdt>
            <w:customXmlInsRangeEnd w:id="34"/>
          </w:p>
        </w:tc>
      </w:tr>
      <w:tr w:rsidR="007D30A7" w14:paraId="5FB6931C" w14:textId="77777777" w:rsidTr="00B77E9F">
        <w:tc>
          <w:tcPr>
            <w:tcW w:w="2268" w:type="dxa"/>
            <w:shd w:val="clear" w:color="auto" w:fill="B2A1C7" w:themeFill="accent4" w:themeFillTint="99"/>
            <w:tcPrChange w:id="3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0A2BC66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E2256F3" w14:textId="77777777"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14:paraId="066EB230" w14:textId="77777777"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7A36716F" w14:textId="77777777" w:rsidR="007D30A7" w:rsidRDefault="007D30A7"/>
    <w:p w14:paraId="15AAAE7B" w14:textId="77777777" w:rsidR="007D30A7" w:rsidRDefault="007D30A7"/>
    <w:p w14:paraId="4FF4619A" w14:textId="77777777"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14:paraId="6D511E45" w14:textId="77777777"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14:paraId="5C03284A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14:paraId="002D7607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14:paraId="6B15A788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14:paraId="38C90711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14:paraId="1320E661" w14:textId="77777777"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14:paraId="7032CA7D" w14:textId="77777777" w:rsidR="007D30A7" w:rsidRDefault="007D30A7"/>
    <w:p w14:paraId="678F008A" w14:textId="77777777" w:rsidR="007D30A7" w:rsidRDefault="007D30A7"/>
    <w:p w14:paraId="741493F5" w14:textId="77777777" w:rsidR="007D30A7" w:rsidRDefault="007D30A7"/>
    <w:p w14:paraId="547D1870" w14:textId="77777777" w:rsidR="007D30A7" w:rsidRDefault="007D30A7"/>
    <w:p w14:paraId="5E1F5308" w14:textId="77777777" w:rsidR="007D30A7" w:rsidRDefault="007D30A7"/>
    <w:p w14:paraId="72C14BA5" w14:textId="77777777" w:rsidR="007D30A7" w:rsidRDefault="007D30A7"/>
    <w:p w14:paraId="7C7FEECD" w14:textId="77777777" w:rsidR="007D30A7" w:rsidRDefault="007D30A7"/>
    <w:p w14:paraId="52F92409" w14:textId="77777777" w:rsidR="007D30A7" w:rsidRDefault="007D30A7"/>
    <w:p w14:paraId="3AE846F6" w14:textId="77777777" w:rsidR="007D30A7" w:rsidRDefault="007D30A7"/>
    <w:p w14:paraId="7BF70F19" w14:textId="77777777" w:rsidR="007D30A7" w:rsidRDefault="007D30A7"/>
    <w:p w14:paraId="500B3A14" w14:textId="77777777"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4154D" w14:textId="77777777" w:rsidR="00644521" w:rsidRDefault="00644521">
      <w:r>
        <w:separator/>
      </w:r>
    </w:p>
  </w:endnote>
  <w:endnote w:type="continuationSeparator" w:id="0">
    <w:p w14:paraId="5656F6FB" w14:textId="77777777" w:rsidR="00644521" w:rsidRDefault="00644521">
      <w:r>
        <w:continuationSeparator/>
      </w:r>
    </w:p>
  </w:endnote>
  <w:endnote w:type="continuationNotice" w:id="1">
    <w:p w14:paraId="02FD6CD4" w14:textId="77777777" w:rsidR="00644521" w:rsidRDefault="00644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5B46C" w14:textId="77777777"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81C4" w14:textId="77777777" w:rsidR="007D30A7" w:rsidRDefault="004B4618">
    <w:pPr>
      <w:pStyle w:val="Pta"/>
      <w:jc w:val="right"/>
    </w:pPr>
    <w:r>
      <w:t xml:space="preserve"> </w:t>
    </w:r>
  </w:p>
  <w:p w14:paraId="73A70242" w14:textId="77777777"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690E97CF" w14:textId="308F2380"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77E9F">
          <w:rPr>
            <w:noProof/>
          </w:rPr>
          <w:t>2</w:t>
        </w:r>
        <w:r>
          <w:fldChar w:fldCharType="end"/>
        </w:r>
      </w:sdtContent>
    </w:sdt>
  </w:p>
  <w:p w14:paraId="6FE2C786" w14:textId="77777777" w:rsidR="007D30A7" w:rsidRDefault="007D30A7" w:rsidP="00D478A9">
    <w:pPr>
      <w:pStyle w:val="Pta"/>
      <w:jc w:val="right"/>
    </w:pPr>
  </w:p>
  <w:p w14:paraId="6A0D4C06" w14:textId="77777777"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D33D3" w14:textId="77777777"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37E7" w14:textId="77777777" w:rsidR="00644521" w:rsidRDefault="00644521">
      <w:r>
        <w:separator/>
      </w:r>
    </w:p>
  </w:footnote>
  <w:footnote w:type="continuationSeparator" w:id="0">
    <w:p w14:paraId="02CC9192" w14:textId="77777777" w:rsidR="00644521" w:rsidRDefault="00644521">
      <w:r>
        <w:continuationSeparator/>
      </w:r>
    </w:p>
  </w:footnote>
  <w:footnote w:type="continuationNotice" w:id="1">
    <w:p w14:paraId="02C32614" w14:textId="77777777" w:rsidR="00644521" w:rsidRDefault="00644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FDED1" w14:textId="77777777"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3E01" w14:textId="77777777"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7" w:author="Autor"/>
  <w:sdt>
    <w:sdtPr>
      <w:rPr>
        <w:szCs w:val="20"/>
      </w:rPr>
      <w:id w:val="-1648048942"/>
      <w:placeholder>
        <w:docPart w:val="1459E8B225204082BC809B33B9282AB4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7"/>
      <w:p w14:paraId="47BA3DD2" w14:textId="77777777" w:rsidR="00000000" w:rsidRDefault="00C958C0" w:rsidP="00507A41">
        <w:pPr>
          <w:pStyle w:val="Hlavika"/>
          <w:jc w:val="right"/>
          <w:rPr>
            <w:del w:id="38" w:author="Autor"/>
            <w:szCs w:val="20"/>
          </w:rPr>
        </w:pPr>
        <w:del w:id="39" w:author="Autor">
          <w:r>
            <w:rPr>
              <w:szCs w:val="20"/>
            </w:rPr>
            <w:delText>30.04.2019</w:delText>
          </w:r>
        </w:del>
      </w:p>
      <w:customXmlDelRangeStart w:id="40" w:author="Autor"/>
    </w:sdtContent>
  </w:sdt>
  <w:customXmlDelRangeEnd w:id="40"/>
  <w:customXmlInsRangeStart w:id="41" w:author="Autor"/>
  <w:sdt>
    <w:sdtPr>
      <w:rPr>
        <w:szCs w:val="20"/>
      </w:rPr>
      <w:id w:val="2070840989"/>
      <w:placeholder>
        <w:docPart w:val="E6CC1612902442CA9FCF190E71786DFA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1"/>
      <w:p w14:paraId="74F789DF" w14:textId="6B58C63F" w:rsidR="00507A41" w:rsidRPr="00627EA3" w:rsidRDefault="0044612C" w:rsidP="00507A41">
        <w:pPr>
          <w:pStyle w:val="Hlavika"/>
          <w:jc w:val="right"/>
        </w:pPr>
        <w:ins w:id="42" w:author="Autor">
          <w:r>
            <w:rPr>
              <w:szCs w:val="20"/>
            </w:rPr>
            <w:t>31.10.2019</w:t>
          </w:r>
        </w:ins>
      </w:p>
      <w:customXmlInsRangeStart w:id="43" w:author="Autor"/>
    </w:sdtContent>
  </w:sdt>
  <w:customXmlInsRangeEnd w:id="43"/>
  <w:p w14:paraId="57712439" w14:textId="77777777"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ED209" w14:textId="77777777"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25FF3"/>
    <w:rsid w:val="001F5652"/>
    <w:rsid w:val="002A327C"/>
    <w:rsid w:val="002B0909"/>
    <w:rsid w:val="002E0215"/>
    <w:rsid w:val="002E4A3E"/>
    <w:rsid w:val="003008E0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44521"/>
    <w:rsid w:val="006A037C"/>
    <w:rsid w:val="006A26B6"/>
    <w:rsid w:val="006D6099"/>
    <w:rsid w:val="007831B8"/>
    <w:rsid w:val="00784514"/>
    <w:rsid w:val="00787AED"/>
    <w:rsid w:val="007D30A7"/>
    <w:rsid w:val="008041CD"/>
    <w:rsid w:val="00874317"/>
    <w:rsid w:val="008809FB"/>
    <w:rsid w:val="008B059F"/>
    <w:rsid w:val="008E6BB8"/>
    <w:rsid w:val="008F7D3F"/>
    <w:rsid w:val="0093414A"/>
    <w:rsid w:val="0094694B"/>
    <w:rsid w:val="00956DE1"/>
    <w:rsid w:val="0096342F"/>
    <w:rsid w:val="00972ED5"/>
    <w:rsid w:val="009C3190"/>
    <w:rsid w:val="009C4E36"/>
    <w:rsid w:val="00A614D5"/>
    <w:rsid w:val="00AD5A87"/>
    <w:rsid w:val="00AE1EE2"/>
    <w:rsid w:val="00AE28AE"/>
    <w:rsid w:val="00AF4BF5"/>
    <w:rsid w:val="00B0668D"/>
    <w:rsid w:val="00B70D3B"/>
    <w:rsid w:val="00B74E02"/>
    <w:rsid w:val="00B77E9F"/>
    <w:rsid w:val="00BE1DD1"/>
    <w:rsid w:val="00C958C0"/>
    <w:rsid w:val="00CA1AE6"/>
    <w:rsid w:val="00D34CFD"/>
    <w:rsid w:val="00D42063"/>
    <w:rsid w:val="00D478A9"/>
    <w:rsid w:val="00D876CB"/>
    <w:rsid w:val="00DD7B0F"/>
    <w:rsid w:val="00DF0A4B"/>
    <w:rsid w:val="00F209E0"/>
    <w:rsid w:val="00F4554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F44DD2FEA48F46989155A719B142C7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E10260-E325-401D-8243-2B6CD80BD86A}"/>
      </w:docPartPr>
      <w:docPartBody>
        <w:p w:rsidR="00000000" w:rsidRDefault="00CF1D8C">
          <w:pPr>
            <w:pStyle w:val="F44DD2FEA48F46989155A719B142C79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6BAE393E722846E18914E29F2D8BE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B7889-FAA4-49E0-8F00-97A17AA32E63}"/>
      </w:docPartPr>
      <w:docPartBody>
        <w:p w:rsidR="00000000" w:rsidRDefault="00CF1D8C">
          <w:pPr>
            <w:pStyle w:val="6BAE393E722846E18914E29F2D8BE3B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75BBDCC6A5DA45E29C2314FD716625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FE6E30-57C5-4594-8851-967BFA7F92F2}"/>
      </w:docPartPr>
      <w:docPartBody>
        <w:p w:rsidR="00000000" w:rsidRDefault="00CF1D8C">
          <w:pPr>
            <w:pStyle w:val="75BBDCC6A5DA45E29C2314FD716625FE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459E8B225204082BC809B33B9282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E65A-7379-4FBC-9209-B9CA0AF8010F}"/>
      </w:docPartPr>
      <w:docPartBody>
        <w:p w:rsidR="00000000" w:rsidRDefault="003732DC">
          <w:pPr>
            <w:pStyle w:val="1459E8B225204082BC809B33B9282AB4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4E26C0"/>
    <w:rsid w:val="004E4D19"/>
    <w:rsid w:val="00524C84"/>
    <w:rsid w:val="00652FB2"/>
    <w:rsid w:val="00717A82"/>
    <w:rsid w:val="008E6D82"/>
    <w:rsid w:val="00947CB2"/>
    <w:rsid w:val="00965220"/>
    <w:rsid w:val="009954CE"/>
    <w:rsid w:val="009D7A2B"/>
    <w:rsid w:val="00B5018E"/>
    <w:rsid w:val="00B82C0C"/>
    <w:rsid w:val="00BF72A4"/>
    <w:rsid w:val="00C3138F"/>
    <w:rsid w:val="00C8423B"/>
    <w:rsid w:val="00CF1D8C"/>
    <w:rsid w:val="00D25BF2"/>
    <w:rsid w:val="00D547EF"/>
    <w:rsid w:val="00E60AFB"/>
    <w:rsid w:val="00E65E6D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  <w:style w:type="paragraph" w:customStyle="1" w:styleId="F44DD2FEA48F46989155A719B142C792">
    <w:name w:val="F44DD2FEA48F46989155A719B142C792"/>
    <w:pPr>
      <w:spacing w:after="160" w:line="259" w:lineRule="auto"/>
    </w:pPr>
  </w:style>
  <w:style w:type="paragraph" w:customStyle="1" w:styleId="6BAE393E722846E18914E29F2D8BE3B9">
    <w:name w:val="6BAE393E722846E18914E29F2D8BE3B9"/>
    <w:pPr>
      <w:spacing w:after="160" w:line="259" w:lineRule="auto"/>
    </w:pPr>
  </w:style>
  <w:style w:type="paragraph" w:customStyle="1" w:styleId="75BBDCC6A5DA45E29C2314FD716625FE">
    <w:name w:val="75BBDCC6A5DA45E29C2314FD716625FE"/>
    <w:pPr>
      <w:spacing w:after="160" w:line="259" w:lineRule="auto"/>
    </w:pPr>
  </w:style>
  <w:style w:type="paragraph" w:customStyle="1" w:styleId="1459E8B225204082BC809B33B9282AB4">
    <w:name w:val="1459E8B225204082BC809B33B9282AB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25ECA-9D67-4492-90A1-CD42F5C2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2019-10-31T08:51:00Z</dcterms:modified>
</cp:coreProperties>
</file>